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邮件名为“公司名+YNDY202345B调研文件”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本次仅为调研，和招标采购活动相互独立。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对于参加过首次调研的供应商，如有兴趣和意愿依然欢迎来参加本次调研，本次调研需求较上一次有所完善。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3、公司2022年的资产负债表和利润表，现金流量表有的话请一起提供，如果是事务所出具的审计报告，也只提供上述三张表，只提供报表即可。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4、公司近一年内任意若干个月的社保和纳税证明（建议</w:t>
      </w:r>
      <w:bookmarkStart w:id="0" w:name="_GoBack"/>
      <w:bookmarkEnd w:id="0"/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各提供一张完税证明）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二、2019年来同类项目成交业绩</w:t>
      </w:r>
    </w:p>
    <w:tbl>
      <w:tblPr>
        <w:tblStyle w:val="10"/>
        <w:tblW w:w="6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4"/>
        <w:gridCol w:w="2267"/>
        <w:gridCol w:w="159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关键页或中标/成交通知书，优先提供与本项目类似的业绩，建议提供5个左右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三、用户需求书第二和第三大点的响应情况（响应格式见附件表格），可以以需要书中大点的形式响应，比如“3.2 完全响应”，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四、项目方案、进度方案（包含货期、施工安装期限等）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五、总报价和明细报价，格式自拟（报价含运输、安装、调试、维保、系统使用费、税费等），货物请备注品牌型号等信息。如果拟提供的产品包含进口产品，需标注出来。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1、对于未参加首次调研的供应商，</w:t>
      </w:r>
      <w:r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请准备8分钟的演示（不要超时，请自行划分每部分的时间），重点展示以下内容：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1、同类项目业绩和提供最成功的一个项目的采购人单位名（实施地），列出即可。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2、完成项目需要的时间和进度计划表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3、简述项目实施方案（可结合第2点）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4、简述组网和储存数据方式。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5、简述系统设备仪表品牌。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6、其他项目可视案例列举一至两个。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7、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报价概述</w:t>
      </w: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        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1、时间有限，请略过无关或非核心的内容，并对内容进行浓缩提炼，注意时间，只有8分钟。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2、演示时非必要少用专业词汇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3、现场提供电脑，也能提供HDMI接口用于投屏，PPT文件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</w:t>
      </w: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在调研前发至本邮件，邮件名和附件名均设为（YNDY202345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B</w:t>
      </w:r>
      <w:r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+公司名+演示文件）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2、对于已参加过首次调研的供应商，请只演示与上次演示不同或想重点补充的内容，时间在5分钟以内。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A92F85"/>
    <w:rsid w:val="09A87062"/>
    <w:rsid w:val="0F341DE8"/>
    <w:rsid w:val="110F619D"/>
    <w:rsid w:val="115D2F2E"/>
    <w:rsid w:val="13794DE5"/>
    <w:rsid w:val="139666DD"/>
    <w:rsid w:val="160D650C"/>
    <w:rsid w:val="1D131026"/>
    <w:rsid w:val="1D3E6C57"/>
    <w:rsid w:val="1E234B63"/>
    <w:rsid w:val="1F405517"/>
    <w:rsid w:val="2A5A40E8"/>
    <w:rsid w:val="2A7002CF"/>
    <w:rsid w:val="2A8615DF"/>
    <w:rsid w:val="2BAD0AFD"/>
    <w:rsid w:val="2C5B772D"/>
    <w:rsid w:val="2CEE7188"/>
    <w:rsid w:val="2E024DC8"/>
    <w:rsid w:val="2EA403CC"/>
    <w:rsid w:val="300D5526"/>
    <w:rsid w:val="302175A5"/>
    <w:rsid w:val="30FB03BB"/>
    <w:rsid w:val="31477098"/>
    <w:rsid w:val="322D6B62"/>
    <w:rsid w:val="373A2B2A"/>
    <w:rsid w:val="3BE83B9F"/>
    <w:rsid w:val="3CAA0CC8"/>
    <w:rsid w:val="3DC37F74"/>
    <w:rsid w:val="4174576B"/>
    <w:rsid w:val="43C01F7C"/>
    <w:rsid w:val="49396554"/>
    <w:rsid w:val="4A500805"/>
    <w:rsid w:val="4B1757D0"/>
    <w:rsid w:val="530273C2"/>
    <w:rsid w:val="55C11617"/>
    <w:rsid w:val="579367AE"/>
    <w:rsid w:val="60830361"/>
    <w:rsid w:val="60EE53A8"/>
    <w:rsid w:val="61AE0DB0"/>
    <w:rsid w:val="61CB73F0"/>
    <w:rsid w:val="62E5511D"/>
    <w:rsid w:val="630A153A"/>
    <w:rsid w:val="63267C92"/>
    <w:rsid w:val="636B6109"/>
    <w:rsid w:val="64632CB3"/>
    <w:rsid w:val="646D39ED"/>
    <w:rsid w:val="68EF5EF3"/>
    <w:rsid w:val="6BF43CC0"/>
    <w:rsid w:val="71E8714C"/>
    <w:rsid w:val="7AD36056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1038</Words>
  <Characters>1087</Characters>
  <Lines>0</Lines>
  <Paragraphs>0</Paragraphs>
  <TotalTime>31</TotalTime>
  <ScaleCrop>false</ScaleCrop>
  <LinksUpToDate>false</LinksUpToDate>
  <CharactersWithSpaces>1357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2024-05-20T07:46:49Z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